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D569" w14:textId="0AEAB996" w:rsidR="006E5D65" w:rsidRPr="00E960BB" w:rsidRDefault="00997F14" w:rsidP="03E8C5FA">
      <w:pPr>
        <w:spacing w:line="240" w:lineRule="auto"/>
        <w:jc w:val="right"/>
        <w:rPr>
          <w:rFonts w:ascii="Corbel" w:hAnsi="Corbel"/>
          <w:i/>
          <w:iCs/>
        </w:rPr>
      </w:pPr>
      <w:r w:rsidRPr="03E8C5FA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3E8C5FA">
        <w:rPr>
          <w:rFonts w:ascii="Corbel" w:hAnsi="Corbel"/>
          <w:i/>
          <w:iCs/>
        </w:rPr>
        <w:t xml:space="preserve">Załącznik nr </w:t>
      </w:r>
      <w:r w:rsidR="006F31E2" w:rsidRPr="03E8C5FA">
        <w:rPr>
          <w:rFonts w:ascii="Corbel" w:hAnsi="Corbel"/>
          <w:i/>
          <w:iCs/>
        </w:rPr>
        <w:t>1.5</w:t>
      </w:r>
      <w:r w:rsidR="00D8678B" w:rsidRPr="03E8C5FA">
        <w:rPr>
          <w:rFonts w:ascii="Corbel" w:hAnsi="Corbel"/>
          <w:i/>
          <w:iCs/>
        </w:rPr>
        <w:t xml:space="preserve"> do Zarządzenia</w:t>
      </w:r>
      <w:r w:rsidR="002A22BF" w:rsidRPr="03E8C5FA">
        <w:rPr>
          <w:rFonts w:ascii="Corbel" w:hAnsi="Corbel"/>
          <w:i/>
          <w:iCs/>
        </w:rPr>
        <w:t xml:space="preserve"> Rektora UR </w:t>
      </w:r>
      <w:r w:rsidR="00CD6897" w:rsidRPr="03E8C5FA">
        <w:rPr>
          <w:rFonts w:ascii="Corbel" w:hAnsi="Corbel"/>
          <w:i/>
          <w:iCs/>
        </w:rPr>
        <w:t xml:space="preserve">nr </w:t>
      </w:r>
      <w:r w:rsidR="007157F0" w:rsidRPr="007157F0">
        <w:rPr>
          <w:rFonts w:ascii="Corbel" w:hAnsi="Corbel"/>
          <w:i/>
          <w:iCs/>
        </w:rPr>
        <w:t>61/2025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E80D7E" w14:textId="2B3A1D70" w:rsidR="0085747A" w:rsidRPr="009C54AE" w:rsidRDefault="0071620A" w:rsidP="78C1F4A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78C1F4A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78C1F4A4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052E0E" w:rsidRPr="001F7538">
        <w:rPr>
          <w:rFonts w:ascii="Corbel" w:hAnsi="Corbel"/>
          <w:b/>
          <w:bCs/>
          <w:smallCaps/>
          <w:sz w:val="24"/>
          <w:szCs w:val="24"/>
        </w:rPr>
        <w:t>202</w:t>
      </w:r>
      <w:r w:rsidR="001F7538">
        <w:rPr>
          <w:rFonts w:ascii="Corbel" w:hAnsi="Corbel"/>
          <w:b/>
          <w:bCs/>
          <w:smallCaps/>
          <w:sz w:val="24"/>
          <w:szCs w:val="24"/>
        </w:rPr>
        <w:t>5</w:t>
      </w:r>
      <w:r w:rsidR="00052E0E" w:rsidRPr="001F7538">
        <w:rPr>
          <w:rFonts w:ascii="Corbel" w:hAnsi="Corbel"/>
          <w:b/>
          <w:bCs/>
          <w:smallCaps/>
          <w:sz w:val="24"/>
          <w:szCs w:val="24"/>
        </w:rPr>
        <w:t>-202</w:t>
      </w:r>
      <w:r w:rsidR="001F7538">
        <w:rPr>
          <w:rFonts w:ascii="Corbel" w:hAnsi="Corbel"/>
          <w:b/>
          <w:bCs/>
          <w:smallCaps/>
          <w:sz w:val="24"/>
          <w:szCs w:val="24"/>
        </w:rPr>
        <w:t>8</w:t>
      </w:r>
    </w:p>
    <w:p w14:paraId="71E47550" w14:textId="16F46B37" w:rsidR="00B03D2D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3E8C5FA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</w:t>
      </w:r>
      <w:r w:rsidR="00261883" w:rsidRPr="03E8C5FA">
        <w:rPr>
          <w:rFonts w:ascii="Corbel" w:hAnsi="Corbel"/>
          <w:i/>
          <w:iCs/>
          <w:sz w:val="24"/>
          <w:szCs w:val="24"/>
        </w:rPr>
        <w:t xml:space="preserve">       </w:t>
      </w:r>
      <w:r w:rsidRPr="03E8C5FA">
        <w:rPr>
          <w:rFonts w:ascii="Corbel" w:hAnsi="Corbel"/>
          <w:i/>
          <w:iCs/>
          <w:sz w:val="24"/>
          <w:szCs w:val="24"/>
        </w:rPr>
        <w:t xml:space="preserve"> </w:t>
      </w:r>
      <w:r>
        <w:tab/>
      </w:r>
      <w:r w:rsidR="0085747A" w:rsidRPr="03E8C5FA">
        <w:rPr>
          <w:rFonts w:ascii="Corbel" w:hAnsi="Corbel"/>
          <w:i/>
          <w:iCs/>
          <w:sz w:val="20"/>
          <w:szCs w:val="20"/>
        </w:rPr>
        <w:t>(skrajne daty</w:t>
      </w:r>
      <w:r w:rsidR="0085747A" w:rsidRPr="03E8C5FA">
        <w:rPr>
          <w:rFonts w:ascii="Corbel" w:hAnsi="Corbel"/>
          <w:sz w:val="20"/>
          <w:szCs w:val="20"/>
        </w:rPr>
        <w:t>)</w:t>
      </w:r>
    </w:p>
    <w:p w14:paraId="39DE5D2F" w14:textId="16FE5592" w:rsidR="00445970" w:rsidRPr="00B03D2D" w:rsidRDefault="00261883" w:rsidP="78C1F4A4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ins w:id="0" w:author="Anna Pikus" w:date="2023-08-01T11:09:00Z">
        <w:r w:rsidR="003671E8">
          <w:rPr>
            <w:rFonts w:ascii="Corbel" w:hAnsi="Corbel"/>
            <w:sz w:val="20"/>
            <w:szCs w:val="20"/>
          </w:rPr>
          <w:tab/>
        </w:r>
      </w:ins>
      <w:r w:rsidRPr="00B03D2D">
        <w:rPr>
          <w:rFonts w:ascii="Corbel" w:hAnsi="Corbel"/>
          <w:b/>
          <w:bCs/>
          <w:sz w:val="24"/>
          <w:szCs w:val="24"/>
        </w:rPr>
        <w:t xml:space="preserve">Rok akademicki </w:t>
      </w:r>
      <w:r w:rsidR="0066706D" w:rsidRPr="00B03D2D">
        <w:rPr>
          <w:rFonts w:ascii="Corbel" w:hAnsi="Corbel"/>
          <w:b/>
          <w:bCs/>
          <w:sz w:val="24"/>
          <w:szCs w:val="24"/>
        </w:rPr>
        <w:t>202</w:t>
      </w:r>
      <w:r w:rsidR="001F7538" w:rsidRPr="00B03D2D">
        <w:rPr>
          <w:rFonts w:ascii="Corbel" w:hAnsi="Corbel"/>
          <w:b/>
          <w:bCs/>
          <w:sz w:val="24"/>
          <w:szCs w:val="24"/>
        </w:rPr>
        <w:t>6</w:t>
      </w:r>
      <w:r w:rsidR="00052E0E" w:rsidRPr="00B03D2D">
        <w:rPr>
          <w:rFonts w:ascii="Corbel" w:hAnsi="Corbel"/>
          <w:b/>
          <w:bCs/>
          <w:sz w:val="24"/>
          <w:szCs w:val="24"/>
        </w:rPr>
        <w:t>/202</w:t>
      </w:r>
      <w:r w:rsidR="001F7538" w:rsidRPr="00B03D2D">
        <w:rPr>
          <w:rFonts w:ascii="Corbel" w:hAnsi="Corbel"/>
          <w:b/>
          <w:bCs/>
          <w:sz w:val="24"/>
          <w:szCs w:val="24"/>
        </w:rPr>
        <w:t>7</w:t>
      </w:r>
    </w:p>
    <w:p w14:paraId="672A6659" w14:textId="77777777" w:rsidR="0085747A" w:rsidRPr="00B03D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3E46CE70" w14:textId="77777777" w:rsidTr="007157F0">
        <w:tc>
          <w:tcPr>
            <w:tcW w:w="4282" w:type="dxa"/>
            <w:vAlign w:val="center"/>
          </w:tcPr>
          <w:p w14:paraId="59701564" w14:textId="77777777" w:rsidR="0085747A" w:rsidRPr="002B24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5F375E9E" w14:textId="5F383E34" w:rsidR="0085747A" w:rsidRPr="00CE3783" w:rsidRDefault="00E350E5" w:rsidP="00907ACA">
            <w:pPr>
              <w:spacing w:after="0" w:line="240" w:lineRule="auto"/>
              <w:jc w:val="both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CE3783">
              <w:rPr>
                <w:rFonts w:ascii="Corbel" w:hAnsi="Corbel"/>
                <w:b/>
                <w:bCs/>
                <w:sz w:val="24"/>
                <w:szCs w:val="24"/>
              </w:rPr>
              <w:t>Struktura i zadania administracji publicznej w</w:t>
            </w:r>
            <w:r w:rsidR="007157F0">
              <w:rPr>
                <w:rFonts w:ascii="Corbel" w:hAnsi="Corbel"/>
                <w:b/>
                <w:bCs/>
                <w:sz w:val="24"/>
                <w:szCs w:val="24"/>
              </w:rPr>
              <w:t> </w:t>
            </w:r>
            <w:r w:rsidRPr="00CE3783">
              <w:rPr>
                <w:rFonts w:ascii="Corbel" w:hAnsi="Corbel"/>
                <w:b/>
                <w:bCs/>
                <w:sz w:val="24"/>
                <w:szCs w:val="24"/>
              </w:rPr>
              <w:t>Polsce i</w:t>
            </w:r>
            <w:r w:rsidR="001F7538">
              <w:rPr>
                <w:rFonts w:ascii="Corbel" w:hAnsi="Corbel"/>
                <w:b/>
                <w:bCs/>
                <w:sz w:val="24"/>
                <w:szCs w:val="24"/>
              </w:rPr>
              <w:t> </w:t>
            </w:r>
            <w:r w:rsidRPr="00CE3783">
              <w:rPr>
                <w:rFonts w:ascii="Corbel" w:hAnsi="Corbel"/>
                <w:b/>
                <w:bCs/>
                <w:sz w:val="24"/>
                <w:szCs w:val="24"/>
              </w:rPr>
              <w:t>Unii Europejskiej</w:t>
            </w:r>
          </w:p>
        </w:tc>
      </w:tr>
      <w:tr w:rsidR="0085747A" w:rsidRPr="009C54AE" w14:paraId="7E24A284" w14:textId="77777777" w:rsidTr="007157F0">
        <w:tc>
          <w:tcPr>
            <w:tcW w:w="4282" w:type="dxa"/>
            <w:vAlign w:val="center"/>
          </w:tcPr>
          <w:p w14:paraId="4CA29152" w14:textId="77777777" w:rsidR="0085747A" w:rsidRPr="002B24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B240B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5499" w:type="dxa"/>
            <w:vAlign w:val="center"/>
          </w:tcPr>
          <w:p w14:paraId="7621D4E6" w14:textId="59734947" w:rsidR="0085747A" w:rsidRPr="00052E0E" w:rsidRDefault="00E350E5" w:rsidP="00052E0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52E0E">
              <w:rPr>
                <w:rFonts w:ascii="Corbel" w:hAnsi="Corbel"/>
                <w:color w:val="000000"/>
                <w:sz w:val="24"/>
                <w:szCs w:val="24"/>
              </w:rPr>
              <w:t>S1</w:t>
            </w:r>
            <w:r w:rsidR="00B03D2D">
              <w:rPr>
                <w:rFonts w:ascii="Corbel" w:hAnsi="Corbel"/>
                <w:color w:val="000000"/>
                <w:sz w:val="24"/>
                <w:szCs w:val="24"/>
              </w:rPr>
              <w:t>N</w:t>
            </w:r>
            <w:r w:rsidRPr="00052E0E">
              <w:rPr>
                <w:rFonts w:ascii="Corbel" w:hAnsi="Corbel"/>
                <w:color w:val="000000"/>
                <w:sz w:val="24"/>
                <w:szCs w:val="24"/>
              </w:rPr>
              <w:t>[3]S_01</w:t>
            </w:r>
          </w:p>
        </w:tc>
      </w:tr>
      <w:tr w:rsidR="0085747A" w:rsidRPr="009C54AE" w14:paraId="5C0172EC" w14:textId="77777777" w:rsidTr="007157F0">
        <w:tc>
          <w:tcPr>
            <w:tcW w:w="4282" w:type="dxa"/>
            <w:vAlign w:val="center"/>
          </w:tcPr>
          <w:p w14:paraId="249A5C16" w14:textId="77777777" w:rsidR="0085747A" w:rsidRPr="002B240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="00C05F44" w:rsidRPr="002B240B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E3E3000" w14:textId="7778EA04" w:rsidR="0085747A" w:rsidRPr="009C54AE" w:rsidRDefault="001F75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B1767F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53839DC8" w14:textId="77777777" w:rsidTr="007157F0">
        <w:tc>
          <w:tcPr>
            <w:tcW w:w="4282" w:type="dxa"/>
            <w:vAlign w:val="center"/>
          </w:tcPr>
          <w:p w14:paraId="0A39E105" w14:textId="77777777" w:rsidR="0085747A" w:rsidRPr="002B24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64EB4DA1" w14:textId="77777777" w:rsidR="0085747A" w:rsidRPr="009C54AE" w:rsidRDefault="00CE37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378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75EBF523" w14:textId="77777777" w:rsidTr="007157F0">
        <w:tc>
          <w:tcPr>
            <w:tcW w:w="4282" w:type="dxa"/>
            <w:vAlign w:val="center"/>
          </w:tcPr>
          <w:p w14:paraId="4B835047" w14:textId="77777777" w:rsidR="0085747A" w:rsidRPr="002B24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1FDDED33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CF479FC" w14:textId="77777777" w:rsidTr="007157F0">
        <w:tc>
          <w:tcPr>
            <w:tcW w:w="4282" w:type="dxa"/>
            <w:vAlign w:val="center"/>
          </w:tcPr>
          <w:p w14:paraId="448A1CED" w14:textId="77777777" w:rsidR="0085747A" w:rsidRPr="002B240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5402E90D" w14:textId="77777777" w:rsidR="0085747A" w:rsidRPr="001F7538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F7538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020B26A7" w14:textId="77777777" w:rsidTr="007157F0">
        <w:tc>
          <w:tcPr>
            <w:tcW w:w="4282" w:type="dxa"/>
            <w:vAlign w:val="center"/>
          </w:tcPr>
          <w:p w14:paraId="04C0481C" w14:textId="77777777" w:rsidR="0085747A" w:rsidRPr="002B24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499" w:type="dxa"/>
            <w:vAlign w:val="center"/>
          </w:tcPr>
          <w:p w14:paraId="4FFABF29" w14:textId="77777777" w:rsidR="0085747A" w:rsidRPr="001F7538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F7538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1E4BF324" w14:textId="77777777" w:rsidTr="007157F0">
        <w:tc>
          <w:tcPr>
            <w:tcW w:w="4282" w:type="dxa"/>
            <w:vAlign w:val="center"/>
          </w:tcPr>
          <w:p w14:paraId="7C3992E0" w14:textId="77777777" w:rsidR="0085747A" w:rsidRPr="002B24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05D05041" w14:textId="5C261FA5" w:rsidR="0085747A" w:rsidRPr="001F7538" w:rsidRDefault="00B03D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1F7538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B1767F" w:rsidRPr="001F75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3E1D7E45" w14:textId="77777777" w:rsidTr="007157F0">
        <w:tc>
          <w:tcPr>
            <w:tcW w:w="4282" w:type="dxa"/>
            <w:vAlign w:val="center"/>
          </w:tcPr>
          <w:p w14:paraId="47AAF248" w14:textId="77777777" w:rsidR="0085747A" w:rsidRPr="002B24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2B240B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B240B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09F676DA" w14:textId="037FF363" w:rsidR="0085747A" w:rsidRPr="001F7538" w:rsidRDefault="001F75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B1767F" w:rsidRPr="001F75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ok </w:t>
            </w:r>
            <w:r w:rsidR="00052E0E" w:rsidRPr="001F7538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="00B1767F" w:rsidRPr="001F7538">
              <w:rPr>
                <w:rFonts w:ascii="Corbel" w:hAnsi="Corbel"/>
                <w:b w:val="0"/>
                <w:bCs/>
                <w:sz w:val="24"/>
                <w:szCs w:val="24"/>
              </w:rPr>
              <w:t>, semestr I</w:t>
            </w:r>
            <w:r w:rsidR="0031275C" w:rsidRPr="001F7538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261883" w:rsidRPr="009C54AE" w14:paraId="575D392F" w14:textId="77777777" w:rsidTr="007157F0">
        <w:tc>
          <w:tcPr>
            <w:tcW w:w="4282" w:type="dxa"/>
            <w:vAlign w:val="center"/>
          </w:tcPr>
          <w:p w14:paraId="5863A118" w14:textId="77777777" w:rsidR="00261883" w:rsidRPr="002B240B" w:rsidRDefault="002618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1DE220DE" w14:textId="77777777" w:rsidR="00261883" w:rsidRPr="001F7538" w:rsidRDefault="002618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F7538">
              <w:rPr>
                <w:rFonts w:ascii="Corbel" w:hAnsi="Corbel"/>
                <w:b w:val="0"/>
                <w:bCs/>
                <w:sz w:val="24"/>
                <w:szCs w:val="24"/>
              </w:rPr>
              <w:t>specjalnościowy</w:t>
            </w:r>
          </w:p>
        </w:tc>
      </w:tr>
      <w:tr w:rsidR="00923D7D" w:rsidRPr="009C54AE" w14:paraId="48BEAB5C" w14:textId="77777777" w:rsidTr="007157F0">
        <w:tc>
          <w:tcPr>
            <w:tcW w:w="4282" w:type="dxa"/>
            <w:vAlign w:val="center"/>
          </w:tcPr>
          <w:p w14:paraId="13A990D4" w14:textId="77777777" w:rsidR="00923D7D" w:rsidRPr="002B240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251D05AF" w14:textId="77777777" w:rsidR="00923D7D" w:rsidRPr="001F7538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F7538">
              <w:rPr>
                <w:rFonts w:ascii="Corbel" w:hAnsi="Corbel"/>
                <w:b w:val="0"/>
                <w:bCs/>
                <w:sz w:val="24"/>
                <w:szCs w:val="24"/>
              </w:rPr>
              <w:t>Język polski</w:t>
            </w:r>
          </w:p>
        </w:tc>
      </w:tr>
      <w:tr w:rsidR="0085747A" w:rsidRPr="009C54AE" w14:paraId="2310BFDC" w14:textId="77777777" w:rsidTr="007157F0">
        <w:tc>
          <w:tcPr>
            <w:tcW w:w="4282" w:type="dxa"/>
            <w:vAlign w:val="center"/>
          </w:tcPr>
          <w:p w14:paraId="69C2AF6E" w14:textId="77777777" w:rsidR="0085747A" w:rsidRPr="002B24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7A557CE9" w14:textId="77777777" w:rsidR="0085747A" w:rsidRPr="009C54AE" w:rsidRDefault="00644E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85747A" w:rsidRPr="009C54AE" w14:paraId="05E44CC5" w14:textId="77777777" w:rsidTr="007157F0">
        <w:tc>
          <w:tcPr>
            <w:tcW w:w="4282" w:type="dxa"/>
            <w:vAlign w:val="center"/>
          </w:tcPr>
          <w:p w14:paraId="471FE442" w14:textId="77777777" w:rsidR="0085747A" w:rsidRPr="002B24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067447C7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864"/>
        <w:gridCol w:w="864"/>
        <w:gridCol w:w="864"/>
        <w:gridCol w:w="963"/>
        <w:gridCol w:w="963"/>
        <w:gridCol w:w="963"/>
      </w:tblGrid>
      <w:tr w:rsidR="00015B8F" w:rsidRPr="009C54AE" w14:paraId="4A00F406" w14:textId="77777777" w:rsidTr="03E8C5FA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2B240B" w:rsidRDefault="00015B8F" w:rsidP="00261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240B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240B" w:rsidRDefault="002B5EA0" w:rsidP="00261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240B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240B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240B" w:rsidRDefault="00015B8F" w:rsidP="00261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240B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240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240B" w:rsidRDefault="00015B8F" w:rsidP="00261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240B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240B" w:rsidRDefault="00015B8F" w:rsidP="00261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240B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240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240B" w:rsidRDefault="00015B8F" w:rsidP="00261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240B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240B" w:rsidRDefault="00015B8F" w:rsidP="00261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240B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240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240B" w:rsidRDefault="00015B8F" w:rsidP="00261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240B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240B" w:rsidRDefault="00015B8F" w:rsidP="00261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240B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240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240B" w:rsidRDefault="00015B8F" w:rsidP="00261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240B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2B240B" w:rsidRDefault="00015B8F" w:rsidP="00261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240B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2B240B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2B240B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9C54AE" w14:paraId="0FEB0FC8" w14:textId="77777777" w:rsidTr="03E8C5FA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75AC" w14:textId="77777777" w:rsidR="00015B8F" w:rsidRPr="009C54AE" w:rsidRDefault="00B1767F" w:rsidP="00261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31275C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261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C99BB23" w:rsidR="00015B8F" w:rsidRPr="009C54AE" w:rsidRDefault="00C60E49" w:rsidP="00261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03D2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261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261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261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261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261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261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9C54AE" w:rsidRDefault="00C60E49" w:rsidP="00261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6A8942" w14:textId="77777777" w:rsidR="0085747A" w:rsidRPr="009C54AE" w:rsidRDefault="0017458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6E12F26F" w:rsidR="009C54AE" w:rsidRPr="00174582" w:rsidRDefault="00E22FBC" w:rsidP="03E8C5F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3E8C5FA">
        <w:rPr>
          <w:rFonts w:ascii="Corbel" w:hAnsi="Corbel"/>
          <w:smallCaps w:val="0"/>
        </w:rPr>
        <w:t xml:space="preserve">1.3 </w:t>
      </w:r>
      <w:r>
        <w:tab/>
      </w:r>
      <w:r w:rsidRPr="03E8C5FA">
        <w:rPr>
          <w:rFonts w:ascii="Corbel" w:hAnsi="Corbel"/>
          <w:smallCaps w:val="0"/>
        </w:rPr>
        <w:t>For</w:t>
      </w:r>
      <w:r w:rsidR="00445970" w:rsidRPr="03E8C5FA">
        <w:rPr>
          <w:rFonts w:ascii="Corbel" w:hAnsi="Corbel"/>
          <w:smallCaps w:val="0"/>
        </w:rPr>
        <w:t>ma zaliczenia przedmiotu</w:t>
      </w:r>
      <w:r w:rsidRPr="03E8C5FA">
        <w:rPr>
          <w:rFonts w:ascii="Corbel" w:hAnsi="Corbel"/>
          <w:smallCaps w:val="0"/>
        </w:rPr>
        <w:t xml:space="preserve"> (z toku) </w:t>
      </w:r>
      <w:r w:rsidRPr="03E8C5FA">
        <w:rPr>
          <w:rFonts w:ascii="Corbel" w:hAnsi="Corbel"/>
          <w:b w:val="0"/>
          <w:smallCaps w:val="0"/>
        </w:rPr>
        <w:t xml:space="preserve">(egzamin, </w:t>
      </w:r>
      <w:r w:rsidRPr="03E8C5FA">
        <w:rPr>
          <w:rFonts w:ascii="Corbel" w:hAnsi="Corbel"/>
          <w:smallCaps w:val="0"/>
        </w:rPr>
        <w:t>zaliczenie z oceną</w:t>
      </w:r>
      <w:r w:rsidRPr="03E8C5FA">
        <w:rPr>
          <w:rFonts w:ascii="Corbel" w:hAnsi="Corbel"/>
          <w:b w:val="0"/>
          <w:smallCaps w:val="0"/>
        </w:rPr>
        <w:t>, zaliczenie bez oceny)</w:t>
      </w:r>
    </w:p>
    <w:p w14:paraId="3DEEC66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656B9AB" w14:textId="77777777" w:rsidR="00174582" w:rsidRPr="009C54AE" w:rsidRDefault="0017458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9C54AE" w14:paraId="14027E67" w14:textId="77777777" w:rsidTr="00174582">
        <w:tc>
          <w:tcPr>
            <w:tcW w:w="9498" w:type="dxa"/>
          </w:tcPr>
          <w:p w14:paraId="05F89B5A" w14:textId="77777777" w:rsidR="0085747A" w:rsidRPr="00052E0E" w:rsidRDefault="00052E0E" w:rsidP="00052E0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>Bez wymagań wstępnych</w:t>
            </w:r>
          </w:p>
        </w:tc>
      </w:tr>
    </w:tbl>
    <w:p w14:paraId="45FB0818" w14:textId="77777777" w:rsidR="00174582" w:rsidRDefault="0017458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88521C" w14:textId="73ED977B" w:rsidR="03E8C5FA" w:rsidRDefault="03E8C5FA">
      <w:r>
        <w:br w:type="page"/>
      </w:r>
    </w:p>
    <w:p w14:paraId="7DB6D4EE" w14:textId="079CE421" w:rsidR="0085747A" w:rsidRPr="00C05F44" w:rsidRDefault="0071620A" w:rsidP="03E8C5FA">
      <w:pPr>
        <w:pStyle w:val="Punktygwne"/>
        <w:spacing w:before="0" w:after="0"/>
        <w:rPr>
          <w:rFonts w:ascii="Corbel" w:hAnsi="Corbel"/>
        </w:rPr>
      </w:pPr>
      <w:r w:rsidRPr="03E8C5FA">
        <w:rPr>
          <w:rFonts w:ascii="Corbel" w:hAnsi="Corbel"/>
        </w:rPr>
        <w:lastRenderedPageBreak/>
        <w:t>3.</w:t>
      </w:r>
      <w:r w:rsidR="0085747A" w:rsidRPr="03E8C5FA">
        <w:rPr>
          <w:rFonts w:ascii="Corbel" w:hAnsi="Corbel"/>
        </w:rPr>
        <w:t xml:space="preserve"> </w:t>
      </w:r>
      <w:r w:rsidR="00A84C85" w:rsidRPr="03E8C5FA">
        <w:rPr>
          <w:rFonts w:ascii="Corbel" w:hAnsi="Corbel"/>
        </w:rPr>
        <w:t>cele, efekty uczenia się</w:t>
      </w:r>
      <w:r w:rsidR="0085747A" w:rsidRPr="03E8C5FA">
        <w:rPr>
          <w:rFonts w:ascii="Corbel" w:hAnsi="Corbel"/>
        </w:rPr>
        <w:t>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31275C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1275C" w:rsidRPr="00052E0E" w14:paraId="620B361B" w14:textId="77777777" w:rsidTr="00174582">
        <w:tc>
          <w:tcPr>
            <w:tcW w:w="851" w:type="dxa"/>
            <w:vAlign w:val="center"/>
          </w:tcPr>
          <w:p w14:paraId="5372B5A4" w14:textId="77777777" w:rsidR="0031275C" w:rsidRPr="00052E0E" w:rsidRDefault="0031275C" w:rsidP="00463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52E0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AEDF37" w14:textId="77777777" w:rsidR="0031275C" w:rsidRPr="00052E0E" w:rsidRDefault="00052E0E" w:rsidP="00052E0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Wyjaśnienie pojęć </w:t>
            </w:r>
            <w:r w:rsidR="0031275C" w:rsidRPr="00052E0E">
              <w:rPr>
                <w:rFonts w:ascii="Corbel" w:eastAsia="Times New Roman" w:hAnsi="Corbel"/>
                <w:sz w:val="24"/>
                <w:szCs w:val="24"/>
                <w:lang w:eastAsia="pl-PL"/>
              </w:rPr>
              <w:t>z zakresu prawa administracyjnego oraz postępowania administracyjnego</w:t>
            </w:r>
          </w:p>
        </w:tc>
      </w:tr>
      <w:tr w:rsidR="0031275C" w:rsidRPr="00052E0E" w14:paraId="2EB4963E" w14:textId="77777777" w:rsidTr="00174582">
        <w:tc>
          <w:tcPr>
            <w:tcW w:w="851" w:type="dxa"/>
            <w:vAlign w:val="center"/>
          </w:tcPr>
          <w:p w14:paraId="550CF7E8" w14:textId="77777777" w:rsidR="0031275C" w:rsidRPr="00052E0E" w:rsidRDefault="0031275C" w:rsidP="004634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52E0E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194A5A71" w14:textId="77777777" w:rsidR="0031275C" w:rsidRPr="00052E0E" w:rsidRDefault="00052E0E" w:rsidP="00052E0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Upowszechnianie wiedzy</w:t>
            </w:r>
            <w:r w:rsidR="0031275C" w:rsidRPr="00052E0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BD0DAB" w:rsidRPr="00052E0E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w zakresie norm i regulacji prawnych dotyczących administracji publicznej</w:t>
            </w:r>
          </w:p>
        </w:tc>
      </w:tr>
      <w:tr w:rsidR="0031275C" w:rsidRPr="00052E0E" w14:paraId="30F69F75" w14:textId="77777777" w:rsidTr="00174582">
        <w:tc>
          <w:tcPr>
            <w:tcW w:w="851" w:type="dxa"/>
            <w:vAlign w:val="center"/>
          </w:tcPr>
          <w:p w14:paraId="53C0B3C4" w14:textId="77777777" w:rsidR="0031275C" w:rsidRPr="00052E0E" w:rsidRDefault="0031275C" w:rsidP="00463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52E0E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="00BD0DAB" w:rsidRPr="00052E0E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  <w:vAlign w:val="center"/>
          </w:tcPr>
          <w:p w14:paraId="2A16BECC" w14:textId="77777777" w:rsidR="0031275C" w:rsidRPr="00052E0E" w:rsidRDefault="00052E0E" w:rsidP="00052E0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Kształtowanie umiejętności rozumienia i analizowania decyzji administracyjnych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6090"/>
        <w:gridCol w:w="1873"/>
      </w:tblGrid>
      <w:tr w:rsidR="00057194" w:rsidRPr="009C54AE" w14:paraId="61F38664" w14:textId="77777777" w:rsidTr="03E8C5FA">
        <w:tc>
          <w:tcPr>
            <w:tcW w:w="1701" w:type="dxa"/>
            <w:vAlign w:val="center"/>
          </w:tcPr>
          <w:p w14:paraId="41C145ED" w14:textId="77777777" w:rsidR="00057194" w:rsidRPr="009C54AE" w:rsidRDefault="00057194" w:rsidP="00CA34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057194" w:rsidRPr="009C54AE" w:rsidRDefault="00057194" w:rsidP="00CA34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057194" w:rsidRPr="009C54AE" w:rsidRDefault="00057194" w:rsidP="00CA34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57194" w:rsidRPr="009C54AE" w14:paraId="4E39811B" w14:textId="77777777" w:rsidTr="03E8C5FA">
        <w:tc>
          <w:tcPr>
            <w:tcW w:w="1701" w:type="dxa"/>
          </w:tcPr>
          <w:p w14:paraId="4FCA5964" w14:textId="77777777" w:rsidR="00057194" w:rsidRPr="009C54AE" w:rsidRDefault="00057194" w:rsidP="00CA34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8A6FEF3" w14:textId="3056F2CC" w:rsidR="00057194" w:rsidRPr="00052E0E" w:rsidRDefault="00052E0E" w:rsidP="00052E0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Zna </w:t>
            </w:r>
            <w:r w:rsidR="00DA9CF2"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terminologię socjologiczną, poszczególne </w:t>
            </w:r>
            <w:r w:rsidR="1F6BE4C6"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>elementy struktur społecznych wchodzących w skład instytucji życia publicznego</w:t>
            </w:r>
            <w:r w:rsidR="74A4C0D9"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F6BE4C6"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>oraz ich instrumenty formalno-prawne</w:t>
            </w:r>
            <w:r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>, na poziomie regionalnym, krajowym i międzynarodowym</w:t>
            </w:r>
          </w:p>
        </w:tc>
        <w:tc>
          <w:tcPr>
            <w:tcW w:w="1873" w:type="dxa"/>
          </w:tcPr>
          <w:p w14:paraId="269F5E8A" w14:textId="77777777" w:rsidR="00057194" w:rsidRDefault="00057194" w:rsidP="00052E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  <w:p w14:paraId="7E5456D9" w14:textId="77777777" w:rsidR="00052E0E" w:rsidRDefault="00052E0E" w:rsidP="00052E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  <w:p w14:paraId="133F9838" w14:textId="77777777" w:rsidR="00052E0E" w:rsidRPr="009C54AE" w:rsidRDefault="00052E0E" w:rsidP="00052E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057194" w:rsidRPr="009C54AE" w14:paraId="628AEAF5" w14:textId="77777777" w:rsidTr="03E8C5FA">
        <w:tc>
          <w:tcPr>
            <w:tcW w:w="1701" w:type="dxa"/>
          </w:tcPr>
          <w:p w14:paraId="56A76B19" w14:textId="77777777" w:rsidR="00057194" w:rsidRPr="009C54AE" w:rsidRDefault="00052E0E" w:rsidP="00CA34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148BB3B" w14:textId="10574BD7" w:rsidR="00057194" w:rsidRPr="00052E0E" w:rsidRDefault="00052E0E" w:rsidP="009F52A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>Analizuje</w:t>
            </w:r>
            <w:r w:rsidR="1F6BE4C6"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przyczyny i przebieg</w:t>
            </w:r>
            <w:r w:rsidR="11E47CB2"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F6BE4C6"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>procesów i zjawisk społecznych (kulturowych, polityc</w:t>
            </w:r>
            <w:r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>znych, prawnych, ekonomicznych) w obszarze Unii Europejskiej</w:t>
            </w:r>
            <w:r w:rsidR="51740A10"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oraz </w:t>
            </w:r>
            <w:r w:rsidR="00DA9CF2"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samodzielnie pozyskuje dane w tym zakresie </w:t>
            </w:r>
          </w:p>
        </w:tc>
        <w:tc>
          <w:tcPr>
            <w:tcW w:w="1873" w:type="dxa"/>
          </w:tcPr>
          <w:p w14:paraId="504907E4" w14:textId="77777777" w:rsidR="009F52AE" w:rsidRDefault="009F52AE" w:rsidP="00052E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  <w:p w14:paraId="65EEA699" w14:textId="77777777" w:rsidR="00057194" w:rsidRDefault="00057194" w:rsidP="00052E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  <w:p w14:paraId="744FB41C" w14:textId="77777777" w:rsidR="00052E0E" w:rsidRDefault="00052E0E" w:rsidP="00052E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057194" w:rsidRPr="009C54AE" w14:paraId="44513C6C" w14:textId="77777777" w:rsidTr="03E8C5FA">
        <w:tc>
          <w:tcPr>
            <w:tcW w:w="1701" w:type="dxa"/>
          </w:tcPr>
          <w:p w14:paraId="41960800" w14:textId="77777777" w:rsidR="00057194" w:rsidRPr="009C54AE" w:rsidRDefault="00052E0E" w:rsidP="00CA34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81E127C" w14:textId="77777777" w:rsidR="00057194" w:rsidRPr="00052E0E" w:rsidRDefault="009F52AE" w:rsidP="009F52A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Podejmuje i inicjuje dyskusje grupowe dotyczące różnych aspektów funkcjonowania administracji publicznej w Polsce i UE</w:t>
            </w:r>
          </w:p>
        </w:tc>
        <w:tc>
          <w:tcPr>
            <w:tcW w:w="1873" w:type="dxa"/>
          </w:tcPr>
          <w:p w14:paraId="400BEB58" w14:textId="77777777" w:rsidR="00057194" w:rsidRDefault="00057194" w:rsidP="00052E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DDBEF0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A09E912" w14:textId="77777777" w:rsidTr="00923D7D">
        <w:tc>
          <w:tcPr>
            <w:tcW w:w="9639" w:type="dxa"/>
          </w:tcPr>
          <w:p w14:paraId="33E67AC6" w14:textId="77777777" w:rsidR="0085747A" w:rsidRPr="009C54AE" w:rsidRDefault="0017458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461D77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1275C" w:rsidRPr="009C54AE" w14:paraId="55225495" w14:textId="77777777" w:rsidTr="03E8C5FA">
        <w:tc>
          <w:tcPr>
            <w:tcW w:w="9639" w:type="dxa"/>
          </w:tcPr>
          <w:p w14:paraId="5D69D229" w14:textId="77777777" w:rsidR="0031275C" w:rsidRPr="009C54AE" w:rsidRDefault="0031275C" w:rsidP="0046344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1275C" w:rsidRPr="009C54AE" w14:paraId="2D948CD3" w14:textId="77777777" w:rsidTr="03E8C5FA">
        <w:tc>
          <w:tcPr>
            <w:tcW w:w="9639" w:type="dxa"/>
          </w:tcPr>
          <w:p w14:paraId="1C8DCA01" w14:textId="77777777" w:rsidR="0031275C" w:rsidRPr="00791957" w:rsidRDefault="00FC67DC" w:rsidP="0046344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1957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31275C" w:rsidRPr="00791957">
              <w:rPr>
                <w:rFonts w:ascii="Corbel" w:hAnsi="Corbel"/>
                <w:color w:val="000000"/>
                <w:sz w:val="24"/>
                <w:szCs w:val="24"/>
              </w:rPr>
              <w:t>dministracja publiczna</w:t>
            </w:r>
            <w:r w:rsidRPr="00791957">
              <w:rPr>
                <w:rFonts w:ascii="Corbel" w:hAnsi="Corbel"/>
                <w:color w:val="000000"/>
                <w:sz w:val="24"/>
                <w:szCs w:val="24"/>
              </w:rPr>
              <w:t>- podstawowe pojęcia, ogólna c</w:t>
            </w:r>
            <w:r w:rsidR="00057194" w:rsidRPr="00791957">
              <w:rPr>
                <w:rFonts w:ascii="Corbel" w:hAnsi="Corbel"/>
                <w:color w:val="000000"/>
                <w:sz w:val="24"/>
                <w:szCs w:val="24"/>
              </w:rPr>
              <w:t>h</w:t>
            </w:r>
            <w:r w:rsidRPr="00791957">
              <w:rPr>
                <w:rFonts w:ascii="Corbel" w:hAnsi="Corbel"/>
                <w:color w:val="000000"/>
                <w:sz w:val="24"/>
                <w:szCs w:val="24"/>
              </w:rPr>
              <w:t>arakterystyka</w:t>
            </w:r>
          </w:p>
        </w:tc>
      </w:tr>
      <w:tr w:rsidR="0031275C" w:rsidRPr="009C54AE" w14:paraId="2E51E4D0" w14:textId="77777777" w:rsidTr="03E8C5FA">
        <w:tc>
          <w:tcPr>
            <w:tcW w:w="9639" w:type="dxa"/>
          </w:tcPr>
          <w:p w14:paraId="11C328A5" w14:textId="594560A4" w:rsidR="0031275C" w:rsidRPr="00791957" w:rsidRDefault="1F6BE4C6" w:rsidP="0046344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>Suwerenność państwa w Unii Europejskiej</w:t>
            </w:r>
          </w:p>
        </w:tc>
      </w:tr>
      <w:tr w:rsidR="0031275C" w:rsidRPr="009C54AE" w14:paraId="4BB1E2F8" w14:textId="77777777" w:rsidTr="03E8C5FA">
        <w:tc>
          <w:tcPr>
            <w:tcW w:w="9639" w:type="dxa"/>
          </w:tcPr>
          <w:p w14:paraId="528C4507" w14:textId="77777777" w:rsidR="0031275C" w:rsidRPr="00791957" w:rsidRDefault="00791957" w:rsidP="0046344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1957">
              <w:rPr>
                <w:rFonts w:ascii="Corbel" w:eastAsia="Dutch801RmPL-Roman" w:hAnsi="Corbel" w:cs="Dutch801RmPL-Roman"/>
                <w:color w:val="111111"/>
                <w:sz w:val="24"/>
                <w:szCs w:val="24"/>
                <w:lang w:eastAsia="pl-PL"/>
              </w:rPr>
              <w:t>Zmiany administracji państwowej pod wpływem członkostwa w Unii Europejskiej</w:t>
            </w:r>
          </w:p>
        </w:tc>
      </w:tr>
      <w:tr w:rsidR="0031275C" w:rsidRPr="009C54AE" w14:paraId="054023AF" w14:textId="77777777" w:rsidTr="03E8C5FA">
        <w:tc>
          <w:tcPr>
            <w:tcW w:w="9639" w:type="dxa"/>
          </w:tcPr>
          <w:p w14:paraId="160C9935" w14:textId="77777777" w:rsidR="0031275C" w:rsidRPr="00791957" w:rsidRDefault="00791957" w:rsidP="0046344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91957">
              <w:rPr>
                <w:rFonts w:ascii="Corbel" w:eastAsia="Dutch801RmPL-Roman" w:hAnsi="Corbel" w:cs="Dutch801RmPL-Roman"/>
                <w:color w:val="111111"/>
                <w:sz w:val="24"/>
                <w:szCs w:val="24"/>
                <w:lang w:eastAsia="pl-PL"/>
              </w:rPr>
              <w:t>Implementacyjna i egzekucyjna rola administracji publicznej</w:t>
            </w:r>
          </w:p>
        </w:tc>
      </w:tr>
      <w:tr w:rsidR="0031275C" w:rsidRPr="009C54AE" w14:paraId="4DD113EA" w14:textId="77777777" w:rsidTr="03E8C5FA">
        <w:tc>
          <w:tcPr>
            <w:tcW w:w="9639" w:type="dxa"/>
          </w:tcPr>
          <w:p w14:paraId="420173B0" w14:textId="77777777" w:rsidR="0031275C" w:rsidRPr="00791957" w:rsidRDefault="00791957" w:rsidP="0046344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1957">
              <w:rPr>
                <w:rFonts w:ascii="Corbel" w:eastAsia="Dutch801RmPL-Roman" w:hAnsi="Corbel" w:cs="Dutch801RmPL-Roman"/>
                <w:color w:val="111111"/>
                <w:sz w:val="24"/>
                <w:szCs w:val="24"/>
                <w:lang w:eastAsia="pl-PL"/>
              </w:rPr>
              <w:t>Rola administracji publicznej w krajowym procesie prawotwórczym w jej aspekcie komplementarnym</w:t>
            </w:r>
          </w:p>
        </w:tc>
      </w:tr>
      <w:tr w:rsidR="0031275C" w:rsidRPr="009C54AE" w14:paraId="2C4E559F" w14:textId="77777777" w:rsidTr="03E8C5FA">
        <w:tc>
          <w:tcPr>
            <w:tcW w:w="9639" w:type="dxa"/>
          </w:tcPr>
          <w:p w14:paraId="15B96EFD" w14:textId="77777777" w:rsidR="0031275C" w:rsidRPr="00791957" w:rsidRDefault="00791957" w:rsidP="0046344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1957">
              <w:rPr>
                <w:rFonts w:ascii="Corbel" w:hAnsi="Corbel" w:cs="OrandaPL-Bold"/>
                <w:bCs/>
                <w:color w:val="111111"/>
                <w:sz w:val="24"/>
                <w:szCs w:val="24"/>
                <w:lang w:eastAsia="pl-PL"/>
              </w:rPr>
              <w:t>Służba cywilna w procesie integracji europejskiej</w:t>
            </w:r>
          </w:p>
        </w:tc>
      </w:tr>
      <w:tr w:rsidR="0031275C" w:rsidRPr="009C54AE" w14:paraId="39918E29" w14:textId="77777777" w:rsidTr="03E8C5FA">
        <w:tc>
          <w:tcPr>
            <w:tcW w:w="9639" w:type="dxa"/>
          </w:tcPr>
          <w:p w14:paraId="0174739E" w14:textId="77777777" w:rsidR="0031275C" w:rsidRPr="00791957" w:rsidRDefault="00791957" w:rsidP="0046344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1957">
              <w:rPr>
                <w:rFonts w:ascii="Corbel" w:hAnsi="Corbel" w:cs="OrandaPL-Bold"/>
                <w:bCs/>
                <w:color w:val="111111"/>
                <w:sz w:val="24"/>
                <w:szCs w:val="24"/>
                <w:lang w:eastAsia="pl-PL"/>
              </w:rPr>
              <w:t>Zmiany w pozycji i statusie urzędników administracji publicznej.</w:t>
            </w:r>
          </w:p>
        </w:tc>
      </w:tr>
      <w:tr w:rsidR="0031275C" w:rsidRPr="009C54AE" w14:paraId="5ED90DFE" w14:textId="77777777" w:rsidTr="03E8C5FA">
        <w:tc>
          <w:tcPr>
            <w:tcW w:w="9639" w:type="dxa"/>
          </w:tcPr>
          <w:p w14:paraId="639CC1B0" w14:textId="77777777" w:rsidR="0031275C" w:rsidRPr="00791957" w:rsidRDefault="00791957" w:rsidP="007919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1957">
              <w:rPr>
                <w:rFonts w:ascii="Corbel" w:hAnsi="Corbel"/>
                <w:sz w:val="24"/>
                <w:szCs w:val="24"/>
              </w:rPr>
              <w:t>Służba cywilna a władza polityczna w administracji publicznej w wybranych państwach Unii Europejskiej</w:t>
            </w:r>
          </w:p>
        </w:tc>
      </w:tr>
      <w:tr w:rsidR="0031275C" w:rsidRPr="009C54AE" w14:paraId="6386DEBA" w14:textId="77777777" w:rsidTr="03E8C5FA">
        <w:tc>
          <w:tcPr>
            <w:tcW w:w="9639" w:type="dxa"/>
          </w:tcPr>
          <w:p w14:paraId="1A74DD90" w14:textId="77777777" w:rsidR="0031275C" w:rsidRPr="00791957" w:rsidRDefault="0031275C" w:rsidP="0046344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1957">
              <w:rPr>
                <w:rFonts w:ascii="Corbel" w:hAnsi="Corbel"/>
                <w:sz w:val="24"/>
                <w:szCs w:val="24"/>
              </w:rPr>
              <w:lastRenderedPageBreak/>
              <w:t>Kolokwium sprawdzające wiedzę studenta.</w:t>
            </w:r>
          </w:p>
        </w:tc>
      </w:tr>
    </w:tbl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0B5773" w14:textId="237638A6" w:rsidR="00E960BB" w:rsidRDefault="0070411D" w:rsidP="78C1F4A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78C1F4A4">
        <w:rPr>
          <w:rFonts w:ascii="Corbel" w:hAnsi="Corbel"/>
          <w:b w:val="0"/>
          <w:smallCaps w:val="0"/>
        </w:rPr>
        <w:t>Ćwiczenia: analiza tekstów z dyskusją, praca w grupach, prezentacje</w:t>
      </w:r>
    </w:p>
    <w:p w14:paraId="1FC39945" w14:textId="77777777" w:rsidR="00E960BB" w:rsidRDefault="00E960BB" w:rsidP="78C1F4A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4887"/>
        <w:gridCol w:w="2671"/>
      </w:tblGrid>
      <w:tr w:rsidR="00AB475F" w:rsidRPr="009C54AE" w14:paraId="3CD72C34" w14:textId="77777777" w:rsidTr="00174582">
        <w:tc>
          <w:tcPr>
            <w:tcW w:w="1985" w:type="dxa"/>
            <w:vAlign w:val="center"/>
          </w:tcPr>
          <w:p w14:paraId="59C1A4F7" w14:textId="77777777" w:rsidR="00AB475F" w:rsidRPr="009C54AE" w:rsidRDefault="00AB475F" w:rsidP="00CA34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1" w:type="dxa"/>
            <w:vAlign w:val="center"/>
          </w:tcPr>
          <w:p w14:paraId="47962157" w14:textId="77777777" w:rsidR="00AB475F" w:rsidRPr="009C54AE" w:rsidRDefault="00AB475F" w:rsidP="00CA34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AB475F" w:rsidRPr="009C54AE" w:rsidRDefault="00AB475F" w:rsidP="00CA34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693" w:type="dxa"/>
            <w:vAlign w:val="center"/>
          </w:tcPr>
          <w:p w14:paraId="4DA5CD06" w14:textId="77777777" w:rsidR="00AB475F" w:rsidRPr="009C54AE" w:rsidRDefault="00AB475F" w:rsidP="00CA34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AB475F" w:rsidRPr="009C54AE" w:rsidRDefault="00AB475F" w:rsidP="00CA34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B475F" w:rsidRPr="009C54AE" w14:paraId="73CB9A52" w14:textId="77777777" w:rsidTr="00174582">
        <w:tc>
          <w:tcPr>
            <w:tcW w:w="1985" w:type="dxa"/>
          </w:tcPr>
          <w:p w14:paraId="17368564" w14:textId="77777777" w:rsidR="00AB475F" w:rsidRPr="009C54AE" w:rsidRDefault="00AB475F" w:rsidP="00CA34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61" w:type="dxa"/>
          </w:tcPr>
          <w:p w14:paraId="31833286" w14:textId="77777777" w:rsidR="00AB475F" w:rsidRPr="00052E0E" w:rsidRDefault="00052E0E" w:rsidP="00052E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693" w:type="dxa"/>
          </w:tcPr>
          <w:p w14:paraId="5B793073" w14:textId="77777777" w:rsidR="00AB475F" w:rsidRPr="00052E0E" w:rsidRDefault="00AB475F" w:rsidP="00052E0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E0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AB475F" w:rsidRPr="009C54AE" w14:paraId="7EB23B6F" w14:textId="77777777" w:rsidTr="00174582">
        <w:tc>
          <w:tcPr>
            <w:tcW w:w="1985" w:type="dxa"/>
          </w:tcPr>
          <w:p w14:paraId="727CF0E4" w14:textId="77777777" w:rsidR="00AB475F" w:rsidRPr="009C54AE" w:rsidRDefault="00AB475F" w:rsidP="00CA34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052E0E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4961" w:type="dxa"/>
          </w:tcPr>
          <w:p w14:paraId="3BC625B8" w14:textId="77777777" w:rsidR="00AB475F" w:rsidRPr="00052E0E" w:rsidRDefault="00052E0E" w:rsidP="00052E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693" w:type="dxa"/>
          </w:tcPr>
          <w:p w14:paraId="206066E6" w14:textId="77777777" w:rsidR="00AB475F" w:rsidRPr="00052E0E" w:rsidRDefault="00AB475F" w:rsidP="00052E0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E0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AB475F" w:rsidRPr="009C54AE" w14:paraId="2294C35E" w14:textId="77777777" w:rsidTr="00174582">
        <w:tc>
          <w:tcPr>
            <w:tcW w:w="1985" w:type="dxa"/>
          </w:tcPr>
          <w:p w14:paraId="3D1CB954" w14:textId="77777777" w:rsidR="00AB475F" w:rsidRPr="009C54AE" w:rsidRDefault="00AB475F" w:rsidP="00CA34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052E0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4961" w:type="dxa"/>
          </w:tcPr>
          <w:p w14:paraId="65D754B5" w14:textId="77777777" w:rsidR="00AB475F" w:rsidRPr="00052E0E" w:rsidRDefault="00052E0E" w:rsidP="00052E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693" w:type="dxa"/>
          </w:tcPr>
          <w:p w14:paraId="50551F48" w14:textId="77777777" w:rsidR="00AB475F" w:rsidRPr="00052E0E" w:rsidRDefault="00AB475F" w:rsidP="00052E0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E0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62EBF3C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85747A" w:rsidRPr="009C54AE" w14:paraId="3130F08C" w14:textId="77777777" w:rsidTr="00174582">
        <w:tc>
          <w:tcPr>
            <w:tcW w:w="8647" w:type="dxa"/>
          </w:tcPr>
          <w:p w14:paraId="4CADA361" w14:textId="77777777" w:rsidR="0085747A" w:rsidRPr="009C54AE" w:rsidRDefault="00052E0E" w:rsidP="001745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Pisemna praca zaliczeniowa na wybrany temat –</w:t>
            </w:r>
            <w:r w:rsidR="002B5A94">
              <w:rPr>
                <w:rFonts w:ascii="Corbel" w:hAnsi="Corbel"/>
                <w:b w:val="0"/>
                <w:smallCaps w:val="0"/>
                <w:szCs w:val="24"/>
              </w:rPr>
              <w:t xml:space="preserve"> 100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% oceny końcowej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907ACA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D2525C6" w14:textId="77777777" w:rsidTr="00907ACA">
        <w:tc>
          <w:tcPr>
            <w:tcW w:w="4962" w:type="dxa"/>
          </w:tcPr>
          <w:p w14:paraId="57842AD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4B1C6ABD" w:rsidR="0085747A" w:rsidRPr="009C54AE" w:rsidRDefault="0006387E" w:rsidP="00907A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03D2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70080A6" w14:textId="77777777" w:rsidTr="00907ACA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062BDB" w:rsidP="00907A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F2A0F91" w14:textId="77777777" w:rsidTr="00907ACA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4240AAE" w14:textId="6E2C8341" w:rsidR="00C61DC5" w:rsidRPr="009C54AE" w:rsidRDefault="00B03D2D" w:rsidP="00907A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0FA22863" w14:textId="77777777" w:rsidTr="00907ACA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FDD700" w14:textId="77777777" w:rsidR="0085747A" w:rsidRPr="009C54AE" w:rsidRDefault="00062BDB" w:rsidP="00907A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0C7A4DB3" w14:textId="77777777" w:rsidTr="00907ACA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B20A0C" w14:textId="77777777" w:rsidR="0085747A" w:rsidRPr="009C54AE" w:rsidRDefault="0006387E" w:rsidP="00907A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FFD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57"/>
      </w:tblGrid>
      <w:tr w:rsidR="0085747A" w:rsidRPr="009C54AE" w14:paraId="5454FE01" w14:textId="77777777" w:rsidTr="00B03D2D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57" w:type="dxa"/>
          </w:tcPr>
          <w:p w14:paraId="1BBD13F9" w14:textId="77777777" w:rsidR="0085747A" w:rsidRPr="009C54AE" w:rsidRDefault="002B5A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B03D2D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57" w:type="dxa"/>
          </w:tcPr>
          <w:p w14:paraId="0BE14808" w14:textId="77777777" w:rsidR="0085747A" w:rsidRPr="009C54AE" w:rsidRDefault="002B5A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960C6B" w14:textId="5253F8B9" w:rsidR="03E8C5FA" w:rsidRDefault="03E8C5FA">
      <w:r>
        <w:br w:type="page"/>
      </w:r>
    </w:p>
    <w:p w14:paraId="7630DC2B" w14:textId="77777777" w:rsidR="0085747A" w:rsidRPr="009C54AE" w:rsidRDefault="00675843" w:rsidP="03E8C5FA">
      <w:pPr>
        <w:pStyle w:val="Punktygwne"/>
        <w:spacing w:before="0" w:after="0"/>
        <w:rPr>
          <w:rFonts w:ascii="Corbel" w:hAnsi="Corbel"/>
          <w:smallCaps w:val="0"/>
        </w:rPr>
      </w:pPr>
      <w:r w:rsidRPr="03E8C5FA">
        <w:rPr>
          <w:rFonts w:ascii="Corbel" w:hAnsi="Corbel"/>
          <w:smallCaps w:val="0"/>
        </w:rPr>
        <w:lastRenderedPageBreak/>
        <w:t xml:space="preserve">7. </w:t>
      </w:r>
      <w:r w:rsidR="0085747A" w:rsidRPr="03E8C5FA">
        <w:rPr>
          <w:rFonts w:ascii="Corbel" w:hAnsi="Corbel"/>
          <w:smallCaps w:val="0"/>
        </w:rPr>
        <w:t>LITERATURA</w:t>
      </w:r>
      <w:r w:rsidRPr="03E8C5FA">
        <w:rPr>
          <w:rFonts w:ascii="Corbel" w:hAnsi="Corbel"/>
          <w:smallCaps w:val="0"/>
        </w:rPr>
        <w:t xml:space="preserve"> </w:t>
      </w:r>
    </w:p>
    <w:p w14:paraId="1F72F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667662" w:rsidRPr="002B5A94" w14:paraId="18EDBF20" w14:textId="77777777" w:rsidTr="00B03D2D">
        <w:trPr>
          <w:trHeight w:val="397"/>
        </w:trPr>
        <w:tc>
          <w:tcPr>
            <w:tcW w:w="9101" w:type="dxa"/>
          </w:tcPr>
          <w:p w14:paraId="729C9695" w14:textId="77777777" w:rsidR="00667662" w:rsidRDefault="0F5C5495" w:rsidP="03E8C5FA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3E8C5FA">
              <w:rPr>
                <w:rFonts w:ascii="Corbel" w:hAnsi="Corbel"/>
                <w:smallCaps w:val="0"/>
              </w:rPr>
              <w:t>Literatura podstawowa:</w:t>
            </w:r>
          </w:p>
          <w:p w14:paraId="08CE6F91" w14:textId="77777777" w:rsidR="00174582" w:rsidRPr="00174582" w:rsidRDefault="00174582" w:rsidP="03E8C5FA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</w:p>
          <w:p w14:paraId="15533326" w14:textId="70D90CA8" w:rsidR="002B5A94" w:rsidRDefault="56D91CCA" w:rsidP="03E8C5FA">
            <w:p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3E8C5FA">
              <w:rPr>
                <w:rFonts w:ascii="Corbel" w:hAnsi="Corbel" w:cs="Tahoma"/>
                <w:sz w:val="24"/>
                <w:szCs w:val="24"/>
              </w:rPr>
              <w:t xml:space="preserve">G. Rydlewski, </w:t>
            </w:r>
            <w:r w:rsidRPr="03E8C5FA">
              <w:rPr>
                <w:rFonts w:ascii="Corbel" w:hAnsi="Corbel" w:cs="Tahoma"/>
                <w:i/>
                <w:iCs/>
                <w:sz w:val="24"/>
                <w:szCs w:val="24"/>
              </w:rPr>
              <w:t xml:space="preserve">Systemy administracji publicznej w państwach członkowskich UE, </w:t>
            </w:r>
            <w:r w:rsidRPr="03E8C5FA">
              <w:rPr>
                <w:rFonts w:ascii="Corbel" w:hAnsi="Corbel" w:cs="Tahoma"/>
                <w:sz w:val="24"/>
                <w:szCs w:val="24"/>
              </w:rPr>
              <w:t>Warszawa 2007</w:t>
            </w:r>
            <w:r w:rsidR="792DDCF0" w:rsidRPr="03E8C5FA">
              <w:rPr>
                <w:rFonts w:ascii="Corbel" w:hAnsi="Corbel" w:cs="Tahoma"/>
                <w:sz w:val="24"/>
                <w:szCs w:val="24"/>
              </w:rPr>
              <w:t>.</w:t>
            </w:r>
          </w:p>
          <w:p w14:paraId="732969E8" w14:textId="77777777" w:rsidR="002B5A94" w:rsidRDefault="56D91CCA" w:rsidP="03E8C5FA">
            <w:p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3E8C5FA">
              <w:rPr>
                <w:rFonts w:ascii="Corbel" w:hAnsi="Corbel" w:cs="Tahoma"/>
                <w:sz w:val="24"/>
                <w:szCs w:val="24"/>
              </w:rPr>
              <w:t xml:space="preserve">R. Wiszniewski (red.), </w:t>
            </w:r>
            <w:r w:rsidRPr="03E8C5FA">
              <w:rPr>
                <w:rFonts w:ascii="Corbel" w:hAnsi="Corbel" w:cs="Tahoma"/>
                <w:i/>
                <w:iCs/>
                <w:sz w:val="24"/>
                <w:szCs w:val="24"/>
              </w:rPr>
              <w:t>Administracja i polityka. Europejska administracja publiczna</w:t>
            </w:r>
            <w:r w:rsidRPr="03E8C5FA">
              <w:rPr>
                <w:rFonts w:ascii="Corbel" w:hAnsi="Corbel" w:cs="Tahoma"/>
                <w:sz w:val="24"/>
                <w:szCs w:val="24"/>
              </w:rPr>
              <w:t>, Wrocław 2005.</w:t>
            </w:r>
          </w:p>
          <w:p w14:paraId="7CB05531" w14:textId="77777777" w:rsidR="003030C4" w:rsidRPr="002B5A94" w:rsidRDefault="56D91CCA" w:rsidP="03E8C5FA">
            <w:p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3E8C5FA">
              <w:rPr>
                <w:rFonts w:ascii="Corbel" w:hAnsi="Corbel" w:cs="Tahoma"/>
                <w:sz w:val="24"/>
                <w:szCs w:val="24"/>
              </w:rPr>
              <w:t xml:space="preserve">A. Piasecki (red.), </w:t>
            </w:r>
            <w:r w:rsidRPr="03E8C5FA">
              <w:rPr>
                <w:rFonts w:ascii="Corbel" w:hAnsi="Corbel" w:cs="Tahoma"/>
                <w:i/>
                <w:iCs/>
                <w:sz w:val="24"/>
                <w:szCs w:val="24"/>
              </w:rPr>
              <w:t xml:space="preserve">Samorząd terytorialny w państwach Unii Europejskiej, </w:t>
            </w:r>
            <w:r w:rsidRPr="03E8C5FA">
              <w:rPr>
                <w:rFonts w:ascii="Corbel" w:hAnsi="Corbel" w:cs="Tahoma"/>
                <w:sz w:val="24"/>
                <w:szCs w:val="24"/>
              </w:rPr>
              <w:t>Zielona Góra 2001</w:t>
            </w:r>
          </w:p>
        </w:tc>
      </w:tr>
      <w:tr w:rsidR="00667662" w:rsidRPr="002B5A94" w14:paraId="0A48B397" w14:textId="77777777" w:rsidTr="00B03D2D">
        <w:trPr>
          <w:trHeight w:val="397"/>
        </w:trPr>
        <w:tc>
          <w:tcPr>
            <w:tcW w:w="9101" w:type="dxa"/>
          </w:tcPr>
          <w:p w14:paraId="1616B1D9" w14:textId="77777777" w:rsidR="00667662" w:rsidRDefault="0F5C5495" w:rsidP="03E8C5FA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3E8C5FA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61CDCEAD" w14:textId="77777777" w:rsidR="00174582" w:rsidRPr="00174582" w:rsidRDefault="00174582" w:rsidP="03E8C5FA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</w:p>
          <w:p w14:paraId="11F21879" w14:textId="41C94C4E" w:rsidR="002B5A94" w:rsidRDefault="23F5D805" w:rsidP="03E8C5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3E8C5FA">
              <w:rPr>
                <w:rFonts w:ascii="Corbel" w:hAnsi="Corbel"/>
                <w:b w:val="0"/>
                <w:smallCaps w:val="0"/>
              </w:rPr>
              <w:t xml:space="preserve">R. Rydlewski, </w:t>
            </w:r>
            <w:r w:rsidRPr="03E8C5FA">
              <w:rPr>
                <w:rFonts w:ascii="Corbel" w:hAnsi="Corbel"/>
                <w:b w:val="0"/>
                <w:i/>
                <w:iCs/>
                <w:smallCaps w:val="0"/>
              </w:rPr>
              <w:t>Polityka i administracja w rządach państw c</w:t>
            </w:r>
            <w:r w:rsidR="792DDCF0" w:rsidRPr="03E8C5FA">
              <w:rPr>
                <w:rFonts w:ascii="Corbel" w:hAnsi="Corbel"/>
                <w:b w:val="0"/>
                <w:i/>
                <w:iCs/>
                <w:smallCaps w:val="0"/>
              </w:rPr>
              <w:t>złonkowskich UE</w:t>
            </w:r>
            <w:r w:rsidR="792DDCF0" w:rsidRPr="03E8C5FA">
              <w:rPr>
                <w:rFonts w:ascii="Corbel" w:hAnsi="Corbel"/>
                <w:b w:val="0"/>
                <w:smallCaps w:val="0"/>
              </w:rPr>
              <w:t>, Warszawa 2007.</w:t>
            </w:r>
          </w:p>
          <w:p w14:paraId="4BA34F96" w14:textId="68B0D50B" w:rsidR="00A30224" w:rsidRPr="002B5A94" w:rsidRDefault="792DDCF0" w:rsidP="03E8C5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3E8C5FA">
              <w:rPr>
                <w:rFonts w:ascii="Corbel" w:hAnsi="Corbel"/>
                <w:sz w:val="24"/>
                <w:szCs w:val="24"/>
              </w:rPr>
              <w:t>J.</w:t>
            </w:r>
            <w:r w:rsidR="23F5D805" w:rsidRPr="03E8C5FA">
              <w:rPr>
                <w:rFonts w:ascii="Corbel" w:hAnsi="Corbel"/>
                <w:sz w:val="24"/>
                <w:szCs w:val="24"/>
              </w:rPr>
              <w:t xml:space="preserve"> Jeżewski (red.), </w:t>
            </w:r>
            <w:r w:rsidR="23F5D805" w:rsidRPr="03E8C5FA">
              <w:rPr>
                <w:rFonts w:ascii="Corbel" w:hAnsi="Corbel"/>
                <w:i/>
                <w:iCs/>
                <w:sz w:val="24"/>
                <w:szCs w:val="24"/>
              </w:rPr>
              <w:t>Samorząd terytorialny i administracja w wybranych</w:t>
            </w:r>
            <w:r w:rsidRPr="03E8C5FA">
              <w:rPr>
                <w:rFonts w:ascii="Corbel" w:hAnsi="Corbel"/>
                <w:sz w:val="24"/>
                <w:szCs w:val="24"/>
              </w:rPr>
              <w:t xml:space="preserve"> </w:t>
            </w:r>
            <w:r w:rsidR="23F5D805" w:rsidRPr="03E8C5FA">
              <w:rPr>
                <w:rFonts w:ascii="Corbel" w:hAnsi="Corbel" w:cs="Tahoma"/>
                <w:i/>
                <w:iCs/>
                <w:sz w:val="24"/>
                <w:szCs w:val="24"/>
              </w:rPr>
              <w:t xml:space="preserve">krajach. Gmina w wybranych państwach Europy Zachodniej, </w:t>
            </w:r>
            <w:r w:rsidR="23F5D805" w:rsidRPr="03E8C5FA">
              <w:rPr>
                <w:rFonts w:ascii="Corbel" w:hAnsi="Corbel" w:cs="Tahoma"/>
                <w:sz w:val="24"/>
                <w:szCs w:val="24"/>
              </w:rPr>
              <w:t>Wrocław 1999.</w:t>
            </w:r>
          </w:p>
          <w:p w14:paraId="49D667B4" w14:textId="77777777" w:rsidR="00667662" w:rsidRPr="00174582" w:rsidRDefault="792DDCF0" w:rsidP="03E8C5FA">
            <w:p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3E8C5FA">
              <w:rPr>
                <w:rFonts w:ascii="Corbel" w:hAnsi="Corbel" w:cs="Tahoma"/>
                <w:sz w:val="24"/>
                <w:szCs w:val="24"/>
              </w:rPr>
              <w:t>R. Chrabąszcz, J.J. Hausner, S.</w:t>
            </w:r>
            <w:r w:rsidR="23F5D805" w:rsidRPr="03E8C5FA">
              <w:rPr>
                <w:rFonts w:ascii="Corbel" w:hAnsi="Corbel" w:cs="Tahoma"/>
                <w:sz w:val="24"/>
                <w:szCs w:val="24"/>
              </w:rPr>
              <w:t xml:space="preserve"> Mazur, </w:t>
            </w:r>
            <w:r w:rsidR="23F5D805" w:rsidRPr="03E8C5FA">
              <w:rPr>
                <w:rFonts w:ascii="Corbel" w:hAnsi="Corbel" w:cs="Tahoma"/>
                <w:i/>
                <w:iCs/>
                <w:sz w:val="24"/>
                <w:szCs w:val="24"/>
              </w:rPr>
              <w:t xml:space="preserve">Administracja publiczna w wybranych krajach Europy Środkowowschodniej, </w:t>
            </w:r>
            <w:r w:rsidR="00174582" w:rsidRPr="03E8C5FA">
              <w:rPr>
                <w:rFonts w:ascii="Corbel" w:hAnsi="Corbel" w:cs="Tahoma"/>
                <w:sz w:val="24"/>
                <w:szCs w:val="24"/>
              </w:rPr>
              <w:t>Kraków 2003.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8C763" w14:textId="77777777" w:rsidR="00594B70" w:rsidRDefault="00594B70" w:rsidP="00C16ABF">
      <w:pPr>
        <w:spacing w:after="0" w:line="240" w:lineRule="auto"/>
      </w:pPr>
      <w:r>
        <w:separator/>
      </w:r>
    </w:p>
  </w:endnote>
  <w:endnote w:type="continuationSeparator" w:id="0">
    <w:p w14:paraId="266817E8" w14:textId="77777777" w:rsidR="00594B70" w:rsidRDefault="00594B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utch801RmPL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randaPL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F9FDA" w14:textId="77777777" w:rsidR="00594B70" w:rsidRDefault="00594B70" w:rsidP="00C16ABF">
      <w:pPr>
        <w:spacing w:after="0" w:line="240" w:lineRule="auto"/>
      </w:pPr>
      <w:r>
        <w:separator/>
      </w:r>
    </w:p>
  </w:footnote>
  <w:footnote w:type="continuationSeparator" w:id="0">
    <w:p w14:paraId="4C396CEB" w14:textId="77777777" w:rsidR="00594B70" w:rsidRDefault="00594B7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057194" w:rsidRDefault="00057194" w:rsidP="0005719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F06027"/>
    <w:multiLevelType w:val="hybridMultilevel"/>
    <w:tmpl w:val="291CA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586402"/>
    <w:multiLevelType w:val="hybridMultilevel"/>
    <w:tmpl w:val="41CC8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E278A"/>
    <w:multiLevelType w:val="hybridMultilevel"/>
    <w:tmpl w:val="C77A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93219"/>
    <w:multiLevelType w:val="hybridMultilevel"/>
    <w:tmpl w:val="523079AA"/>
    <w:lvl w:ilvl="0" w:tplc="B15EDC12">
      <w:start w:val="1"/>
      <w:numFmt w:val="decimal"/>
      <w:lvlText w:val="%1."/>
      <w:lvlJc w:val="left"/>
      <w:pPr>
        <w:ind w:left="71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381F0C"/>
    <w:multiLevelType w:val="hybridMultilevel"/>
    <w:tmpl w:val="523079AA"/>
    <w:lvl w:ilvl="0" w:tplc="B15EDC12">
      <w:start w:val="1"/>
      <w:numFmt w:val="decimal"/>
      <w:lvlText w:val="%1."/>
      <w:lvlJc w:val="left"/>
      <w:pPr>
        <w:ind w:left="71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903174616">
    <w:abstractNumId w:val="0"/>
  </w:num>
  <w:num w:numId="2" w16cid:durableId="1189102120">
    <w:abstractNumId w:val="1"/>
  </w:num>
  <w:num w:numId="3" w16cid:durableId="1264265333">
    <w:abstractNumId w:val="5"/>
  </w:num>
  <w:num w:numId="4" w16cid:durableId="1471706180">
    <w:abstractNumId w:val="3"/>
  </w:num>
  <w:num w:numId="5" w16cid:durableId="730348288">
    <w:abstractNumId w:val="2"/>
  </w:num>
  <w:num w:numId="6" w16cid:durableId="836381839">
    <w:abstractNumId w:val="4"/>
  </w:num>
  <w:num w:numId="7" w16cid:durableId="84498019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E0E"/>
    <w:rsid w:val="00057194"/>
    <w:rsid w:val="00062BDB"/>
    <w:rsid w:val="0006387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6D8"/>
    <w:rsid w:val="000B192D"/>
    <w:rsid w:val="000B28EE"/>
    <w:rsid w:val="000B3C89"/>
    <w:rsid w:val="000B3E37"/>
    <w:rsid w:val="000C2F61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582"/>
    <w:rsid w:val="00176083"/>
    <w:rsid w:val="00192F37"/>
    <w:rsid w:val="001A70D2"/>
    <w:rsid w:val="001B58E6"/>
    <w:rsid w:val="001D26E5"/>
    <w:rsid w:val="001D657B"/>
    <w:rsid w:val="001D7B54"/>
    <w:rsid w:val="001E0209"/>
    <w:rsid w:val="001F2CA2"/>
    <w:rsid w:val="001F7538"/>
    <w:rsid w:val="002144C0"/>
    <w:rsid w:val="0022477D"/>
    <w:rsid w:val="002278A9"/>
    <w:rsid w:val="002336F9"/>
    <w:rsid w:val="0024028F"/>
    <w:rsid w:val="00244ABC"/>
    <w:rsid w:val="00251FFC"/>
    <w:rsid w:val="00257DE3"/>
    <w:rsid w:val="00261883"/>
    <w:rsid w:val="00281FF2"/>
    <w:rsid w:val="002857DE"/>
    <w:rsid w:val="00291567"/>
    <w:rsid w:val="002A22BF"/>
    <w:rsid w:val="002A2389"/>
    <w:rsid w:val="002A671D"/>
    <w:rsid w:val="002B240B"/>
    <w:rsid w:val="002B4D55"/>
    <w:rsid w:val="002B5A94"/>
    <w:rsid w:val="002B5EA0"/>
    <w:rsid w:val="002B6119"/>
    <w:rsid w:val="002C1F06"/>
    <w:rsid w:val="002D3375"/>
    <w:rsid w:val="002D73D4"/>
    <w:rsid w:val="002E2526"/>
    <w:rsid w:val="002F02A3"/>
    <w:rsid w:val="002F4ABE"/>
    <w:rsid w:val="003018BA"/>
    <w:rsid w:val="003030C4"/>
    <w:rsid w:val="0030395F"/>
    <w:rsid w:val="00305C92"/>
    <w:rsid w:val="0031275C"/>
    <w:rsid w:val="003151C5"/>
    <w:rsid w:val="00322C52"/>
    <w:rsid w:val="003343CF"/>
    <w:rsid w:val="00346FE9"/>
    <w:rsid w:val="0034759A"/>
    <w:rsid w:val="003503F6"/>
    <w:rsid w:val="003530DD"/>
    <w:rsid w:val="00362314"/>
    <w:rsid w:val="00363F78"/>
    <w:rsid w:val="003671E8"/>
    <w:rsid w:val="00396B4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C20"/>
    <w:rsid w:val="00431D5C"/>
    <w:rsid w:val="004362C6"/>
    <w:rsid w:val="00437FA2"/>
    <w:rsid w:val="00445970"/>
    <w:rsid w:val="00461EFC"/>
    <w:rsid w:val="0046344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2F3"/>
    <w:rsid w:val="0056696D"/>
    <w:rsid w:val="00591299"/>
    <w:rsid w:val="00594012"/>
    <w:rsid w:val="0059484D"/>
    <w:rsid w:val="00594B70"/>
    <w:rsid w:val="005A0855"/>
    <w:rsid w:val="005A3196"/>
    <w:rsid w:val="005C080F"/>
    <w:rsid w:val="005C55E5"/>
    <w:rsid w:val="005C696A"/>
    <w:rsid w:val="005E6E85"/>
    <w:rsid w:val="005F31D2"/>
    <w:rsid w:val="0061029B"/>
    <w:rsid w:val="00616016"/>
    <w:rsid w:val="00617230"/>
    <w:rsid w:val="00621CE1"/>
    <w:rsid w:val="00627FC9"/>
    <w:rsid w:val="00644EBC"/>
    <w:rsid w:val="00647FA8"/>
    <w:rsid w:val="00650C5F"/>
    <w:rsid w:val="00654934"/>
    <w:rsid w:val="006620D9"/>
    <w:rsid w:val="00662303"/>
    <w:rsid w:val="00662FED"/>
    <w:rsid w:val="0066706D"/>
    <w:rsid w:val="0066715B"/>
    <w:rsid w:val="00667662"/>
    <w:rsid w:val="00671958"/>
    <w:rsid w:val="00675843"/>
    <w:rsid w:val="00696477"/>
    <w:rsid w:val="006D050F"/>
    <w:rsid w:val="006D6139"/>
    <w:rsid w:val="006E00D4"/>
    <w:rsid w:val="006E5D65"/>
    <w:rsid w:val="006E77F8"/>
    <w:rsid w:val="006F1282"/>
    <w:rsid w:val="006F1FBC"/>
    <w:rsid w:val="006F31E2"/>
    <w:rsid w:val="0070411D"/>
    <w:rsid w:val="00706544"/>
    <w:rsid w:val="007072BA"/>
    <w:rsid w:val="007157F0"/>
    <w:rsid w:val="0071620A"/>
    <w:rsid w:val="00720C1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957"/>
    <w:rsid w:val="007A4022"/>
    <w:rsid w:val="007A6E6E"/>
    <w:rsid w:val="007C3299"/>
    <w:rsid w:val="007C3BCC"/>
    <w:rsid w:val="007C4546"/>
    <w:rsid w:val="007D6E56"/>
    <w:rsid w:val="007E66AB"/>
    <w:rsid w:val="007F4155"/>
    <w:rsid w:val="0081554D"/>
    <w:rsid w:val="0081707E"/>
    <w:rsid w:val="008449B3"/>
    <w:rsid w:val="008552A2"/>
    <w:rsid w:val="0085747A"/>
    <w:rsid w:val="00866DE7"/>
    <w:rsid w:val="00883BF4"/>
    <w:rsid w:val="00884922"/>
    <w:rsid w:val="00885F64"/>
    <w:rsid w:val="008917F9"/>
    <w:rsid w:val="0089217E"/>
    <w:rsid w:val="008A45F7"/>
    <w:rsid w:val="008C0753"/>
    <w:rsid w:val="008C0CC0"/>
    <w:rsid w:val="008C19A9"/>
    <w:rsid w:val="008C379D"/>
    <w:rsid w:val="008C5147"/>
    <w:rsid w:val="008C5359"/>
    <w:rsid w:val="008C5363"/>
    <w:rsid w:val="008D1518"/>
    <w:rsid w:val="008D3DFB"/>
    <w:rsid w:val="008E64F4"/>
    <w:rsid w:val="008F0E41"/>
    <w:rsid w:val="008F12C9"/>
    <w:rsid w:val="008F6E29"/>
    <w:rsid w:val="00907ACA"/>
    <w:rsid w:val="00916188"/>
    <w:rsid w:val="00923D7D"/>
    <w:rsid w:val="009508DF"/>
    <w:rsid w:val="00950DAC"/>
    <w:rsid w:val="00954A07"/>
    <w:rsid w:val="00964CD3"/>
    <w:rsid w:val="00997F14"/>
    <w:rsid w:val="009A2B3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2AE"/>
    <w:rsid w:val="00A00ECC"/>
    <w:rsid w:val="00A155EE"/>
    <w:rsid w:val="00A2245B"/>
    <w:rsid w:val="00A30110"/>
    <w:rsid w:val="00A30224"/>
    <w:rsid w:val="00A36899"/>
    <w:rsid w:val="00A371F6"/>
    <w:rsid w:val="00A43BF6"/>
    <w:rsid w:val="00A511BE"/>
    <w:rsid w:val="00A53FA5"/>
    <w:rsid w:val="00A54817"/>
    <w:rsid w:val="00A601C8"/>
    <w:rsid w:val="00A60799"/>
    <w:rsid w:val="00A75AD0"/>
    <w:rsid w:val="00A84C85"/>
    <w:rsid w:val="00A97DE1"/>
    <w:rsid w:val="00AB053C"/>
    <w:rsid w:val="00AB475F"/>
    <w:rsid w:val="00AD1146"/>
    <w:rsid w:val="00AD27D3"/>
    <w:rsid w:val="00AD66D6"/>
    <w:rsid w:val="00AE1160"/>
    <w:rsid w:val="00AE203C"/>
    <w:rsid w:val="00AE2E74"/>
    <w:rsid w:val="00AE5FCB"/>
    <w:rsid w:val="00AF2C1E"/>
    <w:rsid w:val="00B03D2D"/>
    <w:rsid w:val="00B06142"/>
    <w:rsid w:val="00B135B1"/>
    <w:rsid w:val="00B1767F"/>
    <w:rsid w:val="00B3130B"/>
    <w:rsid w:val="00B36AC0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DA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E49"/>
    <w:rsid w:val="00C61DC5"/>
    <w:rsid w:val="00C67E92"/>
    <w:rsid w:val="00C70A26"/>
    <w:rsid w:val="00C766DF"/>
    <w:rsid w:val="00C94B98"/>
    <w:rsid w:val="00CA2B96"/>
    <w:rsid w:val="00CA3401"/>
    <w:rsid w:val="00CA38DC"/>
    <w:rsid w:val="00CA5089"/>
    <w:rsid w:val="00CD6897"/>
    <w:rsid w:val="00CE3783"/>
    <w:rsid w:val="00CE5BAC"/>
    <w:rsid w:val="00CF25BE"/>
    <w:rsid w:val="00CF78ED"/>
    <w:rsid w:val="00D02B25"/>
    <w:rsid w:val="00D02EBA"/>
    <w:rsid w:val="00D17C3C"/>
    <w:rsid w:val="00D26B2C"/>
    <w:rsid w:val="00D31141"/>
    <w:rsid w:val="00D352C9"/>
    <w:rsid w:val="00D425B2"/>
    <w:rsid w:val="00D428D6"/>
    <w:rsid w:val="00D45DCE"/>
    <w:rsid w:val="00D552B2"/>
    <w:rsid w:val="00D608D1"/>
    <w:rsid w:val="00D74119"/>
    <w:rsid w:val="00D8075B"/>
    <w:rsid w:val="00D8678B"/>
    <w:rsid w:val="00DA2114"/>
    <w:rsid w:val="00DA9CF2"/>
    <w:rsid w:val="00DB5CE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0E5"/>
    <w:rsid w:val="00E43E97"/>
    <w:rsid w:val="00E51E44"/>
    <w:rsid w:val="00E63348"/>
    <w:rsid w:val="00E742AA"/>
    <w:rsid w:val="00E77E88"/>
    <w:rsid w:val="00E8107D"/>
    <w:rsid w:val="00E85F61"/>
    <w:rsid w:val="00E9594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F0F"/>
    <w:rsid w:val="00F7066B"/>
    <w:rsid w:val="00F83B28"/>
    <w:rsid w:val="00F974DA"/>
    <w:rsid w:val="00FA46E5"/>
    <w:rsid w:val="00FB7DBA"/>
    <w:rsid w:val="00FC1C25"/>
    <w:rsid w:val="00FC3F45"/>
    <w:rsid w:val="00FC67DC"/>
    <w:rsid w:val="00FD503F"/>
    <w:rsid w:val="00FD7589"/>
    <w:rsid w:val="00FF016A"/>
    <w:rsid w:val="00FF1401"/>
    <w:rsid w:val="00FF5E7D"/>
    <w:rsid w:val="03E8C5FA"/>
    <w:rsid w:val="069A3D3E"/>
    <w:rsid w:val="0F5C5495"/>
    <w:rsid w:val="11E47CB2"/>
    <w:rsid w:val="1336A220"/>
    <w:rsid w:val="1F6BE4C6"/>
    <w:rsid w:val="2260A799"/>
    <w:rsid w:val="23F5D805"/>
    <w:rsid w:val="4BAC73CF"/>
    <w:rsid w:val="4E1DBFE4"/>
    <w:rsid w:val="51740A10"/>
    <w:rsid w:val="56D91CCA"/>
    <w:rsid w:val="5D8D8CC5"/>
    <w:rsid w:val="60AEA397"/>
    <w:rsid w:val="6E1DCCFC"/>
    <w:rsid w:val="6EAA615C"/>
    <w:rsid w:val="74A4C0D9"/>
    <w:rsid w:val="765A97F8"/>
    <w:rsid w:val="78C1F4A4"/>
    <w:rsid w:val="792DD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B23E1"/>
  <w15:chartTrackingRefBased/>
  <w15:docId w15:val="{AD656A7A-967F-4BBA-888E-9C2CE5840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BD0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5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78E99-69F6-4ACD-80CF-EBA437B4C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752</Words>
  <Characters>4517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22</cp:revision>
  <cp:lastPrinted>2019-07-30T20:25:00Z</cp:lastPrinted>
  <dcterms:created xsi:type="dcterms:W3CDTF">2024-07-15T09:49:00Z</dcterms:created>
  <dcterms:modified xsi:type="dcterms:W3CDTF">2025-11-05T15:12:00Z</dcterms:modified>
</cp:coreProperties>
</file>